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D3" w:rsidRPr="00C21FD3" w:rsidRDefault="00C21FD3" w:rsidP="00C21FD3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21FD3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Политическая раздробленность на Руси 6 класс</w:t>
      </w:r>
    </w:p>
    <w:p w:rsidR="00C21FD3" w:rsidRPr="00C21FD3" w:rsidRDefault="00C21FD3" w:rsidP="00C21FD3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21FD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Политическая раздробленность на Руси для учащихся 6 класса с ответами. Те</w:t>
      </w:r>
      <w:proofErr w:type="gramStart"/>
      <w:r w:rsidRPr="00C21FD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C21FD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C21FD3" w:rsidRPr="00C21FD3" w:rsidRDefault="00C21FD3" w:rsidP="00C21FD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21FD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причины политической раздробленности. Запишите цифры, под которыми они указаны.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натуральное хозяйство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климатические изменения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экономическое развитие отдельных районов и территорий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развитие информационных технологий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изменение статуса правителя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увеличение привилегий крестьянства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положительное последствие раздробленности.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княжеские усобицы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экономические кризисы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расцвет культуры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борьба за первенство между отдельными районами страны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 прекращением </w:t>
        </w:r>
        <w:proofErr w:type="gram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правления</w:t>
        </w:r>
        <w:proofErr w:type="gram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князя, как полагают историки, начался период раздробленности?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Владимира Мономаха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Мстислава Великого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Ярослава Мудрого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Владимира </w:t>
        </w:r>
        <w:proofErr w:type="spell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Святославича</w:t>
        </w:r>
        <w:proofErr w:type="spellEnd"/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доход бояр стал основным в период раздробленности?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военная добыча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дань, собираемая с подвластных земель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эксплуатация населения подвластных вотчин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торговля с европейскими странами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Тип хозяйства, направленного на удовлетворение соб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ственных нужд и не ориентированного на торговлю, называется __________.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Официальный титул главы церкви в Древней Руси пери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ода раздробленности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глава Русской православной церкви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митрополит Русской православной церкви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митрополит Киевский и</w:t>
        </w:r>
        <w:proofErr w:type="gram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</w:t>
        </w:r>
        <w:proofErr w:type="gram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сея Руси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патриарх Киевский и Всея Руси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Вспомните основные положения, которые относятся к произведению «Слово о полку Игореве».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каком году состоялся поход князя Игоря, описываемый в произведении?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борьбе с каким народом было разбито войско князя Игоря?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Автор, рассуждая о судьбе князя Игоря, ставил в при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мер другим князьям князя — крестителя Древнерусского государства _______________.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Используя карту, отражающую период раздробленности Древней Руси, выберите из списка русские княжества и земли (</w:t>
        </w:r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наименования). Запишите цифры, под кото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Черниговское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Мордвинское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Польское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Галицкое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Владимиро-Суздальское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Сибирское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какими странами Европы у княже</w:t>
        </w:r>
        <w:proofErr w:type="gram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ств Др</w:t>
        </w:r>
        <w:proofErr w:type="gram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евней Руси были активные торговые связи? Выберите </w:t>
        </w:r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страны. Запишите цифры, под которыми они указаны.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Чехия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Китай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Монголия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Польша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Венгрия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Арабский халифат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Центрами летописания в Древнерусском государстве были церковные учреждения, или __________.</w:t>
        </w:r>
      </w:ins>
    </w:p>
    <w:p w:rsidR="00C21FD3" w:rsidRPr="00C21FD3" w:rsidRDefault="00C21FD3" w:rsidP="00C21FD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C21FD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причины политической раздробленности. Запишите цифры, под которыми они указаны.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отсутствие прочных хозяйственных связей между районами страны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принятие христианства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рост привилегий знати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усиление власти монарха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господство натурального хозяйства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увеличение привилегий городского населения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положительное последствие раздробленности.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княжеские распри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экономический подъём отдельных территорий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ослабление военной мощи государства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усиление зависимости крестьян от землевладельцев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дата считается условным временем начала раздро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бленности?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1113 г.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1125 г.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1132 г.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1185 г.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положение князя в древнерусских горо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дах в период раздробленности?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 должен был обязательно отстаивать интересы Киева, центра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князь стремился отделиться от Киева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князь безразлично относился к поддержке местного на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селения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князь легко вступал в споры и конфликты с местным населением, не боясь последствий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Древней Руси область, которая входила во владение младших членов княжеского рода, — это __________.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Русская православная церковь управлялась киевским митрополитом. Митрополиты Древней Руси были пре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имущественно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русские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греки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римляне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скандинавы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Вспомните основные положения, которые относятся к произведению «Слово о полку Игореве».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Игорь, главный герой произведения, был князем княжества _______________.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 кем сражался князь Игорь?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Автор, рассуждая о судьбе Игоря, ставил в пример дру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гим князьям Владимира Мономаха и его деда, с прав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лением которого связано появление первого свода законов, — _______________.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Используя карту, отражающую период раздробленности Древней Руси, выберите из списка русские княжества и земли (</w:t>
        </w:r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наименования). Запишите цифры, под кото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Турово-</w:t>
        </w:r>
        <w:proofErr w:type="spell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Пинское</w:t>
        </w:r>
        <w:proofErr w:type="spell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княжество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Валашское княжество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Новгородская земля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Половецкая земля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Полоцкое княжество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Черемисская земля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период раздробленности стало активно развиваться строительство. Какие здания возводились из камня в пер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вую очередь?</w:t>
        </w:r>
      </w:ins>
    </w:p>
    <w:p w:rsidR="00C21FD3" w:rsidRPr="00C21FD3" w:rsidRDefault="00C21FD3" w:rsidP="00C21FD3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здания городской администрации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храмы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дома городских ремесленников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городские склады</w:t>
        </w:r>
      </w:ins>
    </w:p>
    <w:p w:rsidR="00C21FD3" w:rsidRPr="00C21FD3" w:rsidRDefault="00C21FD3" w:rsidP="00C21FD3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C21FD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период раздробленности летописи стали создаваться в каждом крупном княжестве, городе. Но практически все летописи начинались с общерусской летописи, которая называется _______________.</w:t>
        </w:r>
      </w:ins>
    </w:p>
    <w:p w:rsidR="00C21FD3" w:rsidRPr="00C21FD3" w:rsidRDefault="00C21FD3" w:rsidP="00C21FD3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81" w:author="Unknown">
        <w:r w:rsidRPr="00C21FD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Политическая раздробленность на Руси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21FD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1-135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5. натуральное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1185 г.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половцы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Владимир </w:t>
        </w:r>
        <w:proofErr w:type="spellStart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Святославич</w:t>
        </w:r>
        <w:proofErr w:type="spell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8-145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9-145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монастыри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21FD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2 вариант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1-135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5. удел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Новгород-Северский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половцы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Ярослав Мудрый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8-135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</w:t>
        </w:r>
        <w:proofErr w:type="gramEnd"/>
        <w:r w:rsidRPr="00C21FD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Повесть временных лет</w:t>
        </w:r>
      </w:ins>
    </w:p>
    <w:p w:rsidR="00FB31FB" w:rsidRDefault="00FB31FB">
      <w:bookmarkStart w:id="82" w:name="_GoBack"/>
      <w:bookmarkEnd w:id="82"/>
    </w:p>
    <w:sectPr w:rsidR="00FB3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DE"/>
    <w:rsid w:val="00C21FD3"/>
    <w:rsid w:val="00CC50DE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1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1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1F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1FD3"/>
    <w:rPr>
      <w:b/>
      <w:bCs/>
    </w:rPr>
  </w:style>
  <w:style w:type="character" w:customStyle="1" w:styleId="apple-converted-space">
    <w:name w:val="apple-converted-space"/>
    <w:basedOn w:val="a0"/>
    <w:rsid w:val="00C21FD3"/>
  </w:style>
  <w:style w:type="paragraph" w:customStyle="1" w:styleId="sertxt">
    <w:name w:val="sertxt"/>
    <w:basedOn w:val="a"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1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1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1F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1FD3"/>
    <w:rPr>
      <w:b/>
      <w:bCs/>
    </w:rPr>
  </w:style>
  <w:style w:type="character" w:customStyle="1" w:styleId="apple-converted-space">
    <w:name w:val="apple-converted-space"/>
    <w:basedOn w:val="a0"/>
    <w:rsid w:val="00C21FD3"/>
  </w:style>
  <w:style w:type="paragraph" w:customStyle="1" w:styleId="sertxt">
    <w:name w:val="sertxt"/>
    <w:basedOn w:val="a"/>
    <w:rsid w:val="00C21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3040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1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2019-02-27T06:21:00Z</dcterms:created>
  <dcterms:modified xsi:type="dcterms:W3CDTF">2019-02-27T06:21:00Z</dcterms:modified>
</cp:coreProperties>
</file>